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3587B7" w14:textId="77777777"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p w14:paraId="463587B8" w14:textId="29F65B4F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14:paraId="463587BB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587B9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587BA" w14:textId="6B7E6514" w:rsidR="0055375D" w:rsidRPr="0011603A" w:rsidRDefault="00F41EF4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en-US"/>
              </w:rPr>
              <w:t>203B_</w:t>
            </w:r>
          </w:p>
        </w:tc>
      </w:tr>
      <w:tr w:rsidR="0055375D" w:rsidRPr="00C44B8B" w14:paraId="463587BE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587BC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587BD" w14:textId="715F3CBF" w:rsidR="0055375D" w:rsidRPr="00813CF8" w:rsidRDefault="00F41EF4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0" w:name="Поле1"/>
            <w:r w:rsidRPr="00F41EF4">
              <w:rPr>
                <w:b/>
                <w:sz w:val="26"/>
                <w:szCs w:val="26"/>
                <w:lang w:val="en-US"/>
              </w:rPr>
              <w:t>2216383</w:t>
            </w:r>
            <w:r w:rsidR="0055375D" w:rsidRPr="00813CF8">
              <w:rPr>
                <w:b/>
                <w:sz w:val="26"/>
                <w:szCs w:val="26"/>
                <w:lang w:val="en-US"/>
              </w:rPr>
              <w:t xml:space="preserve">             </w:t>
            </w:r>
            <w:bookmarkEnd w:id="0"/>
          </w:p>
        </w:tc>
      </w:tr>
    </w:tbl>
    <w:p w14:paraId="22F09C5D" w14:textId="77777777" w:rsidR="00552A22" w:rsidRDefault="00552A22" w:rsidP="00552A22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Первый заместитель директора –      Главный инженер</w:t>
      </w:r>
    </w:p>
    <w:p w14:paraId="03AB6D89" w14:textId="77777777" w:rsidR="00552A22" w:rsidRPr="0052681C" w:rsidRDefault="00552A22" w:rsidP="00552A22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ab/>
        <w:t>_______________________ /Антонов В.А.</w:t>
      </w:r>
      <w:r w:rsidRPr="0052681C">
        <w:rPr>
          <w:sz w:val="26"/>
          <w:szCs w:val="26"/>
        </w:rPr>
        <w:t xml:space="preserve"> </w:t>
      </w:r>
    </w:p>
    <w:p w14:paraId="6295DAC3" w14:textId="77777777" w:rsidR="00552A22" w:rsidRPr="0052681C" w:rsidRDefault="00552A22" w:rsidP="00552A22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52681C">
        <w:rPr>
          <w:sz w:val="26"/>
          <w:szCs w:val="26"/>
        </w:rPr>
        <w:t>“_______” ___________________ 20_____ г.</w:t>
      </w:r>
    </w:p>
    <w:p w14:paraId="463587C2" w14:textId="38D6C92D"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.</w:t>
      </w:r>
    </w:p>
    <w:p w14:paraId="463587C3" w14:textId="77777777" w:rsidR="0026453A" w:rsidRPr="00697DC5" w:rsidRDefault="0026453A" w:rsidP="0026453A"/>
    <w:p w14:paraId="463587C4" w14:textId="77777777" w:rsidR="0026453A" w:rsidRPr="00697DC5" w:rsidRDefault="0026453A" w:rsidP="0026453A"/>
    <w:p w14:paraId="463587C5" w14:textId="77777777"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14:paraId="463587C6" w14:textId="5D18F112"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C94D10">
        <w:rPr>
          <w:b/>
          <w:sz w:val="26"/>
          <w:szCs w:val="26"/>
        </w:rPr>
        <w:t>(</w:t>
      </w:r>
      <w:r w:rsidR="00F41EF4">
        <w:rPr>
          <w:b/>
          <w:sz w:val="26"/>
          <w:szCs w:val="26"/>
        </w:rPr>
        <w:t>Шайба плоская 24</w:t>
      </w:r>
      <w:r w:rsidR="000F1346" w:rsidRPr="00851AED">
        <w:rPr>
          <w:b/>
          <w:sz w:val="26"/>
          <w:szCs w:val="26"/>
        </w:rPr>
        <w:t>мм</w:t>
      </w:r>
      <w:r w:rsidR="00C94D10">
        <w:rPr>
          <w:b/>
          <w:sz w:val="26"/>
          <w:szCs w:val="26"/>
        </w:rPr>
        <w:t>)</w:t>
      </w:r>
      <w:r w:rsidR="00851AED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14:paraId="463587C7" w14:textId="77777777"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14:paraId="463587C8" w14:textId="77777777" w:rsidR="00C94D10" w:rsidRDefault="00C94D10" w:rsidP="00C94D1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463587C9" w14:textId="77777777" w:rsidR="00C94D10" w:rsidRDefault="00C94D10" w:rsidP="00C94D10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11371-78 «Шайбы. Технические условия».</w:t>
      </w:r>
    </w:p>
    <w:p w14:paraId="463587CA" w14:textId="77777777" w:rsidR="00C94D10" w:rsidRDefault="00C94D10" w:rsidP="00C94D10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463587CB" w14:textId="77777777" w:rsidR="00C94D10" w:rsidRDefault="00C94D10" w:rsidP="00C94D1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463587CC" w14:textId="77777777" w:rsidR="00C94D10" w:rsidRDefault="00C94D10" w:rsidP="00C94D10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14:paraId="463587CD" w14:textId="77777777" w:rsidR="00C94D10" w:rsidRDefault="00C94D10" w:rsidP="00C94D1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463587CE" w14:textId="77777777" w:rsidR="00C94D10" w:rsidRDefault="00C94D10" w:rsidP="00C94D1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463587CF" w14:textId="77777777" w:rsidR="00C94D10" w:rsidRDefault="00C94D10" w:rsidP="00C94D1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463587D0" w14:textId="77777777" w:rsidR="00C94D10" w:rsidRDefault="00C94D10" w:rsidP="00C94D1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463587D1" w14:textId="77777777" w:rsidR="00C94D10" w:rsidRDefault="00C94D10" w:rsidP="00C94D1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14:paraId="463587D2" w14:textId="77777777" w:rsidR="00C94D10" w:rsidRDefault="00C94D10" w:rsidP="00C94D1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463587D3" w14:textId="6E1BA7A3" w:rsidR="00C94D10" w:rsidRDefault="00C94D10" w:rsidP="00C94D1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</w:t>
      </w:r>
      <w:r w:rsidR="0092349E">
        <w:rPr>
          <w:sz w:val="24"/>
          <w:szCs w:val="24"/>
        </w:rPr>
        <w:t>а на поставку метизов для нужд 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463587D4" w14:textId="77777777" w:rsidR="00C94D10" w:rsidRDefault="00C94D10" w:rsidP="00C94D1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14:paraId="463587D5" w14:textId="77777777" w:rsidR="00C94D10" w:rsidRDefault="00C94D10" w:rsidP="00C94D10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11371-78 «Шайбы. Технические условия»;</w:t>
      </w:r>
    </w:p>
    <w:p w14:paraId="463587D6" w14:textId="77777777" w:rsidR="00C94D10" w:rsidRDefault="00C94D10" w:rsidP="00C94D10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463587D7" w14:textId="77777777" w:rsidR="00C94D10" w:rsidRDefault="00C94D10" w:rsidP="00C94D10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2.4. Упаковка, транспортирование, условия и сроки хранения.</w:t>
      </w:r>
    </w:p>
    <w:p w14:paraId="463587D8" w14:textId="77777777" w:rsidR="00C94D10" w:rsidRDefault="00C94D10" w:rsidP="00C94D10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463587D9" w14:textId="77777777" w:rsidR="00C94D10" w:rsidRDefault="00C94D10" w:rsidP="00C94D10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14:paraId="463587DA" w14:textId="77777777" w:rsidR="00C94D10" w:rsidRDefault="00C94D10" w:rsidP="00C94D10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463587DB" w14:textId="77777777" w:rsidR="00C94D10" w:rsidRDefault="00C94D10" w:rsidP="00C94D10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14:paraId="463587DC" w14:textId="77777777" w:rsidR="00C94D10" w:rsidRDefault="00C94D10" w:rsidP="00C94D10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метизов должна подвергаться приемо-сдаточным испытаниям в соответствие с ГОСТ перечисленных в п.2.3 данного ТЗ.</w:t>
      </w:r>
    </w:p>
    <w:p w14:paraId="463587DD" w14:textId="77777777" w:rsidR="00C94D10" w:rsidRDefault="00C94D10" w:rsidP="00C94D10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14:paraId="463587DE" w14:textId="77777777" w:rsidR="00C94D10" w:rsidRDefault="00C94D10" w:rsidP="00C94D10">
      <w:pPr>
        <w:spacing w:line="276" w:lineRule="auto"/>
        <w:rPr>
          <w:sz w:val="24"/>
          <w:szCs w:val="24"/>
        </w:rPr>
      </w:pPr>
    </w:p>
    <w:p w14:paraId="463587DF" w14:textId="77777777" w:rsidR="00C94D10" w:rsidRDefault="00C94D10" w:rsidP="00C94D1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463587E0" w14:textId="77777777" w:rsidR="00C94D10" w:rsidRDefault="00C94D10" w:rsidP="00C94D1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463587E1" w14:textId="77777777" w:rsidR="00C94D10" w:rsidRDefault="00C94D10" w:rsidP="00C94D1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63587E2" w14:textId="77777777" w:rsidR="00C94D10" w:rsidRDefault="00C94D10" w:rsidP="00C94D1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463587E3" w14:textId="77777777" w:rsidR="00C94D10" w:rsidRDefault="00C94D10" w:rsidP="00C94D1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463587E4" w14:textId="77777777" w:rsidR="00C94D10" w:rsidRDefault="00C94D10" w:rsidP="00C94D1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63587E5" w14:textId="77777777" w:rsidR="00C94D10" w:rsidRDefault="00C94D10" w:rsidP="00C94D1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463587E6" w14:textId="77777777" w:rsidR="00C94D10" w:rsidRDefault="00C94D10" w:rsidP="00C94D1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14:paraId="463587E7" w14:textId="77777777" w:rsidR="00C94D10" w:rsidRDefault="00C94D10" w:rsidP="00C94D1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463587E8" w14:textId="77777777" w:rsidR="00C94D10" w:rsidRDefault="00C94D10" w:rsidP="00C94D1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463587E9" w14:textId="77777777" w:rsidR="00C94D10" w:rsidRDefault="00C94D10" w:rsidP="00C94D1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14:paraId="463587EA" w14:textId="77777777" w:rsidR="00C94D10" w:rsidRDefault="00C94D10" w:rsidP="00C94D10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14:paraId="463587EB" w14:textId="77777777" w:rsidR="00C94D10" w:rsidRDefault="00C94D10" w:rsidP="00C94D10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463587EC" w14:textId="77777777" w:rsidR="00C94D10" w:rsidRDefault="00C94D10" w:rsidP="00C94D10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463587ED" w14:textId="7ACDEAAB" w:rsidR="00C94D10" w:rsidRDefault="00C94D10" w:rsidP="00C94D1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</w:t>
      </w:r>
      <w:r w:rsidR="0092349E">
        <w:rPr>
          <w:szCs w:val="24"/>
        </w:rPr>
        <w:t>яемый представителями филиалов 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463587EE" w14:textId="77777777" w:rsidR="00C94D10" w:rsidRDefault="00C94D10" w:rsidP="00C94D10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</w:t>
      </w:r>
      <w:bookmarkStart w:id="2" w:name="_GoBack"/>
      <w:bookmarkEnd w:id="2"/>
      <w:r>
        <w:rPr>
          <w:sz w:val="24"/>
          <w:szCs w:val="24"/>
        </w:rPr>
        <w:t>учае выявления дефектов, в том числе и скрытых, Поставщик обязан за свой счет заменить поставленную продукцию.</w:t>
      </w:r>
    </w:p>
    <w:p w14:paraId="463587EF" w14:textId="77777777" w:rsidR="00C94D10" w:rsidRDefault="00C94D10" w:rsidP="00C94D10">
      <w:pPr>
        <w:rPr>
          <w:sz w:val="26"/>
          <w:szCs w:val="26"/>
        </w:rPr>
      </w:pPr>
    </w:p>
    <w:p w14:paraId="127457D4" w14:textId="77777777" w:rsidR="00552A22" w:rsidRDefault="00552A22" w:rsidP="00C94D10">
      <w:pPr>
        <w:rPr>
          <w:sz w:val="26"/>
          <w:szCs w:val="26"/>
        </w:rPr>
      </w:pPr>
    </w:p>
    <w:p w14:paraId="145A1FB5" w14:textId="77777777" w:rsidR="00552A22" w:rsidRDefault="00552A22" w:rsidP="00C94D10">
      <w:pPr>
        <w:rPr>
          <w:sz w:val="26"/>
          <w:szCs w:val="26"/>
        </w:rPr>
      </w:pPr>
    </w:p>
    <w:p w14:paraId="06855410" w14:textId="77777777" w:rsidR="00552A22" w:rsidRDefault="00552A22" w:rsidP="00552A22">
      <w:pPr>
        <w:rPr>
          <w:sz w:val="26"/>
          <w:szCs w:val="26"/>
        </w:rPr>
      </w:pPr>
    </w:p>
    <w:p w14:paraId="7462B878" w14:textId="77777777" w:rsidR="00951B68" w:rsidRDefault="00951B68" w:rsidP="00951B68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________Начальник СЛЭП______/____________________/____Столповских Р.Ю._________                                                                                                                        </w:t>
      </w:r>
    </w:p>
    <w:p w14:paraId="0A4BC27E" w14:textId="77777777" w:rsidR="00951B68" w:rsidRDefault="00951B68" w:rsidP="00951B68">
      <w:pPr>
        <w:ind w:firstLine="0"/>
        <w:rPr>
          <w:sz w:val="22"/>
          <w:szCs w:val="22"/>
        </w:rPr>
      </w:pPr>
      <w:r>
        <w:rPr>
          <w:sz w:val="18"/>
          <w:szCs w:val="18"/>
        </w:rPr>
        <w:t xml:space="preserve">                                       </w:t>
      </w:r>
      <w:r>
        <w:rPr>
          <w:sz w:val="14"/>
          <w:szCs w:val="14"/>
        </w:rPr>
        <w:t>должность                                                                 подпись                                                  Фамилия И.О</w:t>
      </w:r>
      <w:r>
        <w:rPr>
          <w:sz w:val="22"/>
          <w:szCs w:val="22"/>
        </w:rPr>
        <w:t xml:space="preserve">.         </w:t>
      </w:r>
    </w:p>
    <w:p w14:paraId="463587F3" w14:textId="77777777" w:rsidR="008F73A3" w:rsidRPr="00697DC5" w:rsidRDefault="008F73A3" w:rsidP="00C94D10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E46D6D" w14:textId="77777777" w:rsidR="00180E43" w:rsidRDefault="00180E43">
      <w:r>
        <w:separator/>
      </w:r>
    </w:p>
  </w:endnote>
  <w:endnote w:type="continuationSeparator" w:id="0">
    <w:p w14:paraId="45CBC81B" w14:textId="77777777" w:rsidR="00180E43" w:rsidRDefault="00180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531E3E" w14:textId="77777777" w:rsidR="00180E43" w:rsidRDefault="00180E43">
      <w:r>
        <w:separator/>
      </w:r>
    </w:p>
  </w:footnote>
  <w:footnote w:type="continuationSeparator" w:id="0">
    <w:p w14:paraId="7DE3010E" w14:textId="77777777" w:rsidR="00180E43" w:rsidRDefault="00180E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3587F8" w14:textId="77777777"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463587F9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346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175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4A1A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346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0E43"/>
    <w:rsid w:val="00181B73"/>
    <w:rsid w:val="00181BBF"/>
    <w:rsid w:val="00181ED4"/>
    <w:rsid w:val="00182091"/>
    <w:rsid w:val="001868B5"/>
    <w:rsid w:val="00186F2F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17652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25E3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C761C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629D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2A22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4DC7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29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3CF8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1AED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349E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1B68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46E0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60CE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6FD3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4D10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0886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F21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1EF4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3587B7"/>
  <w15:docId w15:val="{FF3DEBD5-13CB-4060-B203-FBAE9E8AE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552A22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06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67E4D3-3081-4DCC-B695-A264E461C5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7CDEEA7-CF04-4AAE-828C-387B47937B9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E0240BB3-F704-4DA5-8DEB-F7CB3372DC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67CFF9-FE65-49F7-959B-A47D9D3AB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2</TotalTime>
  <Pages>3</Pages>
  <Words>900</Words>
  <Characters>5130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Ярцев Андрей Петрович</cp:lastModifiedBy>
  <cp:revision>6</cp:revision>
  <cp:lastPrinted>2010-09-30T13:29:00Z</cp:lastPrinted>
  <dcterms:created xsi:type="dcterms:W3CDTF">2016-10-11T05:48:00Z</dcterms:created>
  <dcterms:modified xsi:type="dcterms:W3CDTF">2016-10-11T07:30:00Z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